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36B6F7" w14:textId="54991EC1" w:rsidR="009E3C73" w:rsidRDefault="00D14D7D" w:rsidP="00586BF2">
      <w:pPr>
        <w:spacing w:line="240" w:lineRule="auto"/>
        <w:contextualSpacing/>
        <w:jc w:val="center"/>
        <w:rPr>
          <w:rFonts w:ascii="Arial Black" w:hAnsi="Arial Black" w:cs="Arial"/>
          <w:sz w:val="36"/>
        </w:rPr>
      </w:pPr>
      <w:r>
        <w:rPr>
          <w:noProof/>
          <w:lang w:eastAsia="de-DE"/>
        </w:rPr>
        <w:drawing>
          <wp:anchor distT="0" distB="0" distL="114300" distR="114300" simplePos="0" relativeHeight="251673088" behindDoc="1" locked="0" layoutInCell="1" allowOverlap="1" wp14:anchorId="2DA92C40" wp14:editId="1560A272">
            <wp:simplePos x="0" y="0"/>
            <wp:positionH relativeFrom="page">
              <wp:align>right</wp:align>
            </wp:positionH>
            <wp:positionV relativeFrom="paragraph">
              <wp:posOffset>0</wp:posOffset>
            </wp:positionV>
            <wp:extent cx="955087" cy="863600"/>
            <wp:effectExtent l="0" t="0" r="0" b="0"/>
            <wp:wrapTight wrapText="bothSides">
              <wp:wrapPolygon edited="0">
                <wp:start x="12495" y="0"/>
                <wp:lineTo x="3447" y="953"/>
                <wp:lineTo x="862" y="2859"/>
                <wp:lineTo x="431" y="19535"/>
                <wp:lineTo x="2585" y="20965"/>
                <wp:lineTo x="11633" y="20965"/>
                <wp:lineTo x="14218" y="20965"/>
                <wp:lineTo x="21112" y="20012"/>
                <wp:lineTo x="21112" y="2382"/>
                <wp:lineTo x="14649" y="0"/>
                <wp:lineTo x="12495" y="0"/>
              </wp:wrapPolygon>
            </wp:wrapTight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55087" cy="86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del w:id="0" w:author="admin" w:date="2021-05-10T11:19:00Z">
        <w:r w:rsidR="0033225A" w:rsidDel="00D14D7D">
          <w:rPr>
            <w:noProof/>
            <w:lang w:eastAsia="de-DE"/>
          </w:rPr>
          <w:drawing>
            <wp:anchor distT="0" distB="0" distL="114300" distR="114300" simplePos="0" relativeHeight="251661824" behindDoc="0" locked="0" layoutInCell="1" allowOverlap="1" wp14:anchorId="27F33C3E" wp14:editId="04CB3266">
              <wp:simplePos x="0" y="0"/>
              <wp:positionH relativeFrom="column">
                <wp:posOffset>5640705</wp:posOffset>
              </wp:positionH>
              <wp:positionV relativeFrom="paragraph">
                <wp:posOffset>-384810</wp:posOffset>
              </wp:positionV>
              <wp:extent cx="895350" cy="1358900"/>
              <wp:effectExtent l="0" t="0" r="0" b="0"/>
              <wp:wrapNone/>
              <wp:docPr id="2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Grafik 1"/>
                      <pic:cNvPicPr>
                        <a:picLocks noChangeAspect="1" noChangeArrowheads="1"/>
                      </pic:cNvPicPr>
                    </pic:nvPicPr>
                    <pic:blipFill>
                      <a:blip r:embed="rId7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95350" cy="135890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del>
      <w:r w:rsidR="009E3C73">
        <w:rPr>
          <w:rFonts w:ascii="Arial Black" w:hAnsi="Arial Black" w:cs="Arial"/>
          <w:sz w:val="36"/>
        </w:rPr>
        <w:t>Liste Kandidatinnen</w:t>
      </w:r>
    </w:p>
    <w:p w14:paraId="6415D01C" w14:textId="09F90205" w:rsidR="009E3C73" w:rsidRPr="00161537" w:rsidRDefault="009E3C73" w:rsidP="00586BF2">
      <w:pPr>
        <w:spacing w:line="240" w:lineRule="auto"/>
        <w:contextualSpacing/>
        <w:jc w:val="center"/>
        <w:rPr>
          <w:rFonts w:ascii="Arial Black" w:hAnsi="Arial Black" w:cs="Arial"/>
          <w:sz w:val="36"/>
        </w:rPr>
      </w:pPr>
      <w:r w:rsidRPr="00161537">
        <w:rPr>
          <w:rFonts w:ascii="Arial Black" w:hAnsi="Arial Black" w:cs="Arial"/>
          <w:sz w:val="36"/>
        </w:rPr>
        <w:t xml:space="preserve">für die </w:t>
      </w:r>
      <w:r w:rsidR="006B10BA">
        <w:rPr>
          <w:rFonts w:ascii="Arial Black" w:hAnsi="Arial Black" w:cs="Arial"/>
          <w:sz w:val="36"/>
        </w:rPr>
        <w:t xml:space="preserve">Wahl von der </w:t>
      </w:r>
      <w:r w:rsidR="009649F3">
        <w:rPr>
          <w:rFonts w:ascii="Arial Black" w:hAnsi="Arial Black" w:cs="Arial"/>
          <w:sz w:val="36"/>
        </w:rPr>
        <w:t>Frauen</w:t>
      </w:r>
      <w:r w:rsidR="006B10BA">
        <w:rPr>
          <w:rFonts w:ascii="Arial Black" w:hAnsi="Arial Black" w:cs="Arial"/>
          <w:sz w:val="36"/>
        </w:rPr>
        <w:t>-B</w:t>
      </w:r>
      <w:r w:rsidR="009649F3">
        <w:rPr>
          <w:rFonts w:ascii="Arial Black" w:hAnsi="Arial Black" w:cs="Arial"/>
          <w:sz w:val="36"/>
        </w:rPr>
        <w:t>eauftragten</w:t>
      </w:r>
      <w:r>
        <w:rPr>
          <w:rFonts w:ascii="Arial Black" w:hAnsi="Arial Black" w:cs="Arial"/>
          <w:sz w:val="36"/>
        </w:rPr>
        <w:t xml:space="preserve"> am </w:t>
      </w:r>
      <w:r w:rsidRPr="00AA0930">
        <w:rPr>
          <w:rFonts w:ascii="Arial Black" w:hAnsi="Arial Black" w:cs="Arial"/>
          <w:sz w:val="36"/>
          <w:highlight w:val="yellow"/>
        </w:rPr>
        <w:t>………………….</w:t>
      </w:r>
    </w:p>
    <w:p w14:paraId="33DDACB9" w14:textId="77777777" w:rsidR="009E3C73" w:rsidRDefault="009E3C73" w:rsidP="003D51B3">
      <w:pPr>
        <w:spacing w:line="240" w:lineRule="auto"/>
        <w:contextualSpacing/>
        <w:jc w:val="center"/>
        <w:rPr>
          <w:rFonts w:ascii="Arial Black" w:hAnsi="Arial Black" w:cs="Arial"/>
          <w:sz w:val="36"/>
        </w:rPr>
      </w:pPr>
    </w:p>
    <w:p w14:paraId="5A37F3EC" w14:textId="68AEC799" w:rsidR="009E3C73" w:rsidRPr="00D14D7D" w:rsidRDefault="009E3C73" w:rsidP="003D51B3">
      <w:pPr>
        <w:spacing w:line="240" w:lineRule="auto"/>
        <w:contextualSpacing/>
        <w:jc w:val="center"/>
        <w:rPr>
          <w:rFonts w:ascii="Arial Black" w:hAnsi="Arial Black" w:cs="Arial"/>
          <w:sz w:val="36"/>
        </w:rPr>
      </w:pPr>
      <w:r>
        <w:rPr>
          <w:rFonts w:ascii="Arial Black" w:hAnsi="Arial Black" w:cs="Arial"/>
          <w:sz w:val="36"/>
        </w:rPr>
        <w:t xml:space="preserve">Man kann </w:t>
      </w:r>
      <w:r w:rsidR="006B10BA">
        <w:rPr>
          <w:rFonts w:ascii="Arial Black" w:hAnsi="Arial Black" w:cs="Arial"/>
          <w:sz w:val="36"/>
        </w:rPr>
        <w:t xml:space="preserve">auch </w:t>
      </w:r>
      <w:r>
        <w:rPr>
          <w:rFonts w:ascii="Arial Black" w:hAnsi="Arial Black" w:cs="Arial"/>
          <w:sz w:val="36"/>
        </w:rPr>
        <w:t xml:space="preserve">sagen: </w:t>
      </w:r>
      <w:r w:rsidR="006B10BA">
        <w:rPr>
          <w:rFonts w:ascii="Arial Black" w:hAnsi="Arial Black" w:cs="Arial"/>
          <w:sz w:val="36"/>
        </w:rPr>
        <w:t xml:space="preserve">Liste von den </w:t>
      </w:r>
      <w:r>
        <w:rPr>
          <w:rFonts w:ascii="Arial Black" w:hAnsi="Arial Black" w:cs="Arial"/>
          <w:sz w:val="36"/>
        </w:rPr>
        <w:t>Wahl-</w:t>
      </w:r>
      <w:r w:rsidRPr="00D14D7D">
        <w:rPr>
          <w:rFonts w:ascii="Arial Black" w:hAnsi="Arial Black" w:cs="Arial"/>
          <w:sz w:val="36"/>
        </w:rPr>
        <w:t>Bewerberinnen</w:t>
      </w:r>
      <w:r w:rsidR="006B10BA" w:rsidRPr="00D14D7D">
        <w:rPr>
          <w:rFonts w:ascii="Arial Black" w:hAnsi="Arial Black" w:cs="Arial"/>
          <w:sz w:val="36"/>
        </w:rPr>
        <w:t xml:space="preserve"> für die Wahl von der </w:t>
      </w:r>
      <w:r w:rsidR="00D235F0">
        <w:rPr>
          <w:rFonts w:ascii="Arial Black" w:hAnsi="Arial Black" w:cs="Arial"/>
          <w:sz w:val="36"/>
        </w:rPr>
        <w:br/>
      </w:r>
      <w:r w:rsidR="006B10BA" w:rsidRPr="00D14D7D">
        <w:rPr>
          <w:rFonts w:ascii="Arial Black" w:hAnsi="Arial Black" w:cs="Arial"/>
          <w:sz w:val="36"/>
        </w:rPr>
        <w:t>Frauen-Beauftragten</w:t>
      </w:r>
    </w:p>
    <w:p w14:paraId="2F957FD9" w14:textId="77777777" w:rsidR="009E3C73" w:rsidRDefault="009E3C73" w:rsidP="00586BF2">
      <w:pPr>
        <w:spacing w:line="240" w:lineRule="auto"/>
        <w:contextualSpacing/>
        <w:rPr>
          <w:rFonts w:ascii="Arial" w:hAnsi="Arial" w:cs="Arial"/>
          <w:sz w:val="28"/>
        </w:rPr>
      </w:pPr>
    </w:p>
    <w:p w14:paraId="73192318" w14:textId="61388EED" w:rsidR="009649F3" w:rsidRDefault="009649F3" w:rsidP="00586BF2">
      <w:pPr>
        <w:spacing w:line="240" w:lineRule="auto"/>
        <w:contextualSpacing/>
        <w:rPr>
          <w:rFonts w:ascii="Arial" w:hAnsi="Arial" w:cs="Arial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47"/>
        <w:gridCol w:w="1983"/>
        <w:gridCol w:w="2266"/>
        <w:gridCol w:w="2266"/>
      </w:tblGrid>
      <w:tr w:rsidR="009E3C73" w:rsidRPr="002F7B89" w14:paraId="5B03974D" w14:textId="77777777" w:rsidTr="001D61F2">
        <w:tc>
          <w:tcPr>
            <w:tcW w:w="2547" w:type="dxa"/>
            <w:vMerge w:val="restart"/>
          </w:tcPr>
          <w:p w14:paraId="32017D6F" w14:textId="4F800C6F" w:rsidR="009E3C73" w:rsidRPr="001D61F2" w:rsidRDefault="0033225A" w:rsidP="001D61F2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55680" behindDoc="0" locked="0" layoutInCell="1" allowOverlap="1" wp14:anchorId="395AE56C" wp14:editId="4114A162">
                  <wp:simplePos x="0" y="0"/>
                  <wp:positionH relativeFrom="column">
                    <wp:posOffset>49530</wp:posOffset>
                  </wp:positionH>
                  <wp:positionV relativeFrom="paragraph">
                    <wp:posOffset>113030</wp:posOffset>
                  </wp:positionV>
                  <wp:extent cx="1173480" cy="1262380"/>
                  <wp:effectExtent l="0" t="0" r="0" b="0"/>
                  <wp:wrapSquare wrapText="bothSides"/>
                  <wp:docPr id="3" name="Bild 9" descr="Person-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9" descr="Person-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3480" cy="12623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983" w:type="dxa"/>
          </w:tcPr>
          <w:p w14:paraId="7E35DFEA" w14:textId="77777777" w:rsidR="009E3C73" w:rsidRPr="001D61F2" w:rsidRDefault="009E3C73" w:rsidP="001D61F2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  <w:r w:rsidRPr="001D61F2">
              <w:rPr>
                <w:rFonts w:ascii="Arial" w:hAnsi="Arial" w:cs="Arial"/>
                <w:sz w:val="28"/>
              </w:rPr>
              <w:t>Name</w:t>
            </w:r>
          </w:p>
        </w:tc>
        <w:tc>
          <w:tcPr>
            <w:tcW w:w="2266" w:type="dxa"/>
          </w:tcPr>
          <w:p w14:paraId="73DC16FB" w14:textId="77777777" w:rsidR="009E3C73" w:rsidRPr="001D61F2" w:rsidRDefault="009E3C73" w:rsidP="001D61F2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  <w:r w:rsidRPr="001D61F2">
              <w:rPr>
                <w:rFonts w:ascii="Arial" w:hAnsi="Arial" w:cs="Arial"/>
                <w:sz w:val="28"/>
              </w:rPr>
              <w:t>Vorname</w:t>
            </w:r>
          </w:p>
        </w:tc>
        <w:tc>
          <w:tcPr>
            <w:tcW w:w="2266" w:type="dxa"/>
          </w:tcPr>
          <w:p w14:paraId="5D6A8881" w14:textId="77777777" w:rsidR="009E3C73" w:rsidRPr="001D61F2" w:rsidRDefault="009E3C73" w:rsidP="001D61F2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  <w:r w:rsidRPr="001D61F2">
              <w:rPr>
                <w:rFonts w:ascii="Arial" w:hAnsi="Arial" w:cs="Arial"/>
                <w:sz w:val="28"/>
              </w:rPr>
              <w:t>Gruppe</w:t>
            </w:r>
          </w:p>
        </w:tc>
      </w:tr>
      <w:tr w:rsidR="009E3C73" w14:paraId="27E4C0E6" w14:textId="77777777" w:rsidTr="001D61F2">
        <w:tc>
          <w:tcPr>
            <w:tcW w:w="2547" w:type="dxa"/>
            <w:vMerge/>
          </w:tcPr>
          <w:p w14:paraId="33D04807" w14:textId="77777777" w:rsidR="009E3C73" w:rsidRDefault="009E3C73" w:rsidP="001D61F2">
            <w:pPr>
              <w:spacing w:line="240" w:lineRule="auto"/>
              <w:contextualSpacing/>
              <w:rPr>
                <w:noProof/>
                <w:lang w:eastAsia="de-DE"/>
              </w:rPr>
            </w:pPr>
          </w:p>
        </w:tc>
        <w:tc>
          <w:tcPr>
            <w:tcW w:w="1983" w:type="dxa"/>
          </w:tcPr>
          <w:p w14:paraId="58681353" w14:textId="77777777" w:rsidR="009E3C73" w:rsidRPr="001D61F2" w:rsidRDefault="009E3C73" w:rsidP="001D61F2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2266" w:type="dxa"/>
          </w:tcPr>
          <w:p w14:paraId="2BBA4EBD" w14:textId="77777777" w:rsidR="009E3C73" w:rsidRPr="001D61F2" w:rsidRDefault="009E3C73" w:rsidP="001D61F2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2266" w:type="dxa"/>
          </w:tcPr>
          <w:p w14:paraId="256B7E9B" w14:textId="77777777" w:rsidR="009E3C73" w:rsidRPr="001D61F2" w:rsidRDefault="009E3C73" w:rsidP="001D61F2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</w:tr>
    </w:tbl>
    <w:p w14:paraId="0DC90110" w14:textId="77777777" w:rsidR="009E3C73" w:rsidRDefault="009E3C73" w:rsidP="00586BF2">
      <w:pPr>
        <w:spacing w:line="240" w:lineRule="auto"/>
        <w:contextualSpacing/>
        <w:rPr>
          <w:rFonts w:ascii="Arial" w:hAnsi="Arial" w:cs="Arial"/>
          <w:sz w:val="28"/>
        </w:rPr>
      </w:pPr>
    </w:p>
    <w:p w14:paraId="733A7D8E" w14:textId="77777777" w:rsidR="009E3C73" w:rsidRDefault="009E3C73" w:rsidP="00586BF2">
      <w:pPr>
        <w:spacing w:line="240" w:lineRule="auto"/>
        <w:contextualSpacing/>
        <w:rPr>
          <w:rFonts w:ascii="Arial" w:hAnsi="Arial" w:cs="Arial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47"/>
        <w:gridCol w:w="1983"/>
        <w:gridCol w:w="2266"/>
        <w:gridCol w:w="2266"/>
      </w:tblGrid>
      <w:tr w:rsidR="00F47E8F" w:rsidRPr="002F7B89" w14:paraId="6B500477" w14:textId="77777777" w:rsidTr="00491517">
        <w:tc>
          <w:tcPr>
            <w:tcW w:w="2547" w:type="dxa"/>
            <w:vMerge w:val="restart"/>
          </w:tcPr>
          <w:p w14:paraId="37D7BEA4" w14:textId="77777777" w:rsidR="00F47E8F" w:rsidRPr="001D61F2" w:rsidRDefault="00F47E8F" w:rsidP="00491517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63872" behindDoc="0" locked="0" layoutInCell="1" allowOverlap="1" wp14:anchorId="15497977" wp14:editId="3EC57C82">
                  <wp:simplePos x="0" y="0"/>
                  <wp:positionH relativeFrom="column">
                    <wp:posOffset>49530</wp:posOffset>
                  </wp:positionH>
                  <wp:positionV relativeFrom="paragraph">
                    <wp:posOffset>113030</wp:posOffset>
                  </wp:positionV>
                  <wp:extent cx="1173480" cy="1262380"/>
                  <wp:effectExtent l="0" t="0" r="0" b="0"/>
                  <wp:wrapSquare wrapText="bothSides"/>
                  <wp:docPr id="1" name="Bild 9" descr="Person-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9" descr="Person-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3480" cy="12623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983" w:type="dxa"/>
          </w:tcPr>
          <w:p w14:paraId="6AB96D6C" w14:textId="77777777" w:rsidR="00F47E8F" w:rsidRPr="001D61F2" w:rsidRDefault="00F47E8F" w:rsidP="00491517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  <w:r w:rsidRPr="001D61F2">
              <w:rPr>
                <w:rFonts w:ascii="Arial" w:hAnsi="Arial" w:cs="Arial"/>
                <w:sz w:val="28"/>
              </w:rPr>
              <w:t>Name</w:t>
            </w:r>
          </w:p>
        </w:tc>
        <w:tc>
          <w:tcPr>
            <w:tcW w:w="2266" w:type="dxa"/>
          </w:tcPr>
          <w:p w14:paraId="66A7ABE3" w14:textId="77777777" w:rsidR="00F47E8F" w:rsidRPr="001D61F2" w:rsidRDefault="00F47E8F" w:rsidP="00491517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  <w:r w:rsidRPr="001D61F2">
              <w:rPr>
                <w:rFonts w:ascii="Arial" w:hAnsi="Arial" w:cs="Arial"/>
                <w:sz w:val="28"/>
              </w:rPr>
              <w:t>Vorname</w:t>
            </w:r>
          </w:p>
        </w:tc>
        <w:tc>
          <w:tcPr>
            <w:tcW w:w="2266" w:type="dxa"/>
          </w:tcPr>
          <w:p w14:paraId="497A13A2" w14:textId="77777777" w:rsidR="00F47E8F" w:rsidRPr="001D61F2" w:rsidRDefault="00F47E8F" w:rsidP="00491517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  <w:r w:rsidRPr="001D61F2">
              <w:rPr>
                <w:rFonts w:ascii="Arial" w:hAnsi="Arial" w:cs="Arial"/>
                <w:sz w:val="28"/>
              </w:rPr>
              <w:t>Gruppe</w:t>
            </w:r>
          </w:p>
        </w:tc>
      </w:tr>
      <w:tr w:rsidR="00F47E8F" w14:paraId="6FCC8CFB" w14:textId="77777777" w:rsidTr="00491517">
        <w:tc>
          <w:tcPr>
            <w:tcW w:w="2547" w:type="dxa"/>
            <w:vMerge/>
          </w:tcPr>
          <w:p w14:paraId="77C84888" w14:textId="77777777" w:rsidR="00F47E8F" w:rsidRDefault="00F47E8F" w:rsidP="00491517">
            <w:pPr>
              <w:spacing w:line="240" w:lineRule="auto"/>
              <w:contextualSpacing/>
              <w:rPr>
                <w:noProof/>
                <w:lang w:eastAsia="de-DE"/>
              </w:rPr>
            </w:pPr>
          </w:p>
        </w:tc>
        <w:tc>
          <w:tcPr>
            <w:tcW w:w="1983" w:type="dxa"/>
          </w:tcPr>
          <w:p w14:paraId="59937A9F" w14:textId="77777777" w:rsidR="00F47E8F" w:rsidRPr="001D61F2" w:rsidRDefault="00F47E8F" w:rsidP="00491517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2266" w:type="dxa"/>
          </w:tcPr>
          <w:p w14:paraId="09D4114A" w14:textId="77777777" w:rsidR="00F47E8F" w:rsidRPr="001D61F2" w:rsidRDefault="00F47E8F" w:rsidP="00491517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2266" w:type="dxa"/>
          </w:tcPr>
          <w:p w14:paraId="27A7EA19" w14:textId="77777777" w:rsidR="00F47E8F" w:rsidRPr="001D61F2" w:rsidRDefault="00F47E8F" w:rsidP="00491517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</w:tr>
    </w:tbl>
    <w:p w14:paraId="76C8C04B" w14:textId="77777777" w:rsidR="009E3C73" w:rsidRDefault="009E3C73" w:rsidP="00586BF2">
      <w:pPr>
        <w:spacing w:line="240" w:lineRule="auto"/>
        <w:contextualSpacing/>
        <w:rPr>
          <w:rFonts w:ascii="Arial" w:hAnsi="Arial" w:cs="Arial"/>
          <w:sz w:val="28"/>
        </w:rPr>
      </w:pPr>
    </w:p>
    <w:p w14:paraId="0E85FFB3" w14:textId="77777777" w:rsidR="009E3C73" w:rsidRDefault="009E3C73" w:rsidP="00586BF2">
      <w:pPr>
        <w:spacing w:line="240" w:lineRule="auto"/>
        <w:contextualSpacing/>
        <w:rPr>
          <w:rFonts w:ascii="Arial" w:hAnsi="Arial" w:cs="Arial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47"/>
        <w:gridCol w:w="1983"/>
        <w:gridCol w:w="2266"/>
        <w:gridCol w:w="2266"/>
      </w:tblGrid>
      <w:tr w:rsidR="00F47E8F" w:rsidRPr="002F7B89" w14:paraId="13B94D0E" w14:textId="77777777" w:rsidTr="00491517">
        <w:tc>
          <w:tcPr>
            <w:tcW w:w="2547" w:type="dxa"/>
            <w:vMerge w:val="restart"/>
          </w:tcPr>
          <w:p w14:paraId="238D46CB" w14:textId="77777777" w:rsidR="00F47E8F" w:rsidRPr="001D61F2" w:rsidRDefault="00F47E8F" w:rsidP="00491517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65920" behindDoc="0" locked="0" layoutInCell="1" allowOverlap="1" wp14:anchorId="6ADE15BC" wp14:editId="64F4C568">
                  <wp:simplePos x="0" y="0"/>
                  <wp:positionH relativeFrom="column">
                    <wp:posOffset>49530</wp:posOffset>
                  </wp:positionH>
                  <wp:positionV relativeFrom="paragraph">
                    <wp:posOffset>113030</wp:posOffset>
                  </wp:positionV>
                  <wp:extent cx="1173480" cy="1262380"/>
                  <wp:effectExtent l="0" t="0" r="0" b="0"/>
                  <wp:wrapSquare wrapText="bothSides"/>
                  <wp:docPr id="4" name="Bild 9" descr="Person-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9" descr="Person-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3480" cy="12623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983" w:type="dxa"/>
          </w:tcPr>
          <w:p w14:paraId="7DE19BC1" w14:textId="77777777" w:rsidR="00F47E8F" w:rsidRPr="001D61F2" w:rsidRDefault="00F47E8F" w:rsidP="00491517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  <w:r w:rsidRPr="001D61F2">
              <w:rPr>
                <w:rFonts w:ascii="Arial" w:hAnsi="Arial" w:cs="Arial"/>
                <w:sz w:val="28"/>
              </w:rPr>
              <w:t>Name</w:t>
            </w:r>
          </w:p>
        </w:tc>
        <w:tc>
          <w:tcPr>
            <w:tcW w:w="2266" w:type="dxa"/>
          </w:tcPr>
          <w:p w14:paraId="53213C4A" w14:textId="77777777" w:rsidR="00F47E8F" w:rsidRPr="001D61F2" w:rsidRDefault="00F47E8F" w:rsidP="00491517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  <w:r w:rsidRPr="001D61F2">
              <w:rPr>
                <w:rFonts w:ascii="Arial" w:hAnsi="Arial" w:cs="Arial"/>
                <w:sz w:val="28"/>
              </w:rPr>
              <w:t>Vorname</w:t>
            </w:r>
          </w:p>
        </w:tc>
        <w:tc>
          <w:tcPr>
            <w:tcW w:w="2266" w:type="dxa"/>
          </w:tcPr>
          <w:p w14:paraId="3D12C26B" w14:textId="77777777" w:rsidR="00F47E8F" w:rsidRPr="001D61F2" w:rsidRDefault="00F47E8F" w:rsidP="00491517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  <w:r w:rsidRPr="001D61F2">
              <w:rPr>
                <w:rFonts w:ascii="Arial" w:hAnsi="Arial" w:cs="Arial"/>
                <w:sz w:val="28"/>
              </w:rPr>
              <w:t>Gruppe</w:t>
            </w:r>
          </w:p>
        </w:tc>
      </w:tr>
      <w:tr w:rsidR="00F47E8F" w14:paraId="5E43D20D" w14:textId="77777777" w:rsidTr="00491517">
        <w:tc>
          <w:tcPr>
            <w:tcW w:w="2547" w:type="dxa"/>
            <w:vMerge/>
          </w:tcPr>
          <w:p w14:paraId="46CDBED1" w14:textId="77777777" w:rsidR="00F47E8F" w:rsidRDefault="00F47E8F" w:rsidP="00491517">
            <w:pPr>
              <w:spacing w:line="240" w:lineRule="auto"/>
              <w:contextualSpacing/>
              <w:rPr>
                <w:noProof/>
                <w:lang w:eastAsia="de-DE"/>
              </w:rPr>
            </w:pPr>
          </w:p>
        </w:tc>
        <w:tc>
          <w:tcPr>
            <w:tcW w:w="1983" w:type="dxa"/>
          </w:tcPr>
          <w:p w14:paraId="5E1E429F" w14:textId="77777777" w:rsidR="00F47E8F" w:rsidRPr="001D61F2" w:rsidRDefault="00F47E8F" w:rsidP="00491517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2266" w:type="dxa"/>
          </w:tcPr>
          <w:p w14:paraId="49EEC0C7" w14:textId="77777777" w:rsidR="00F47E8F" w:rsidRPr="001D61F2" w:rsidRDefault="00F47E8F" w:rsidP="00491517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2266" w:type="dxa"/>
          </w:tcPr>
          <w:p w14:paraId="67666529" w14:textId="77777777" w:rsidR="00F47E8F" w:rsidRPr="001D61F2" w:rsidRDefault="00F47E8F" w:rsidP="00491517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</w:tr>
    </w:tbl>
    <w:p w14:paraId="58717C0E" w14:textId="77777777" w:rsidR="009E3C73" w:rsidRDefault="009E3C73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47"/>
        <w:gridCol w:w="1983"/>
        <w:gridCol w:w="2266"/>
        <w:gridCol w:w="2266"/>
      </w:tblGrid>
      <w:tr w:rsidR="009E3C73" w:rsidRPr="002F7B89" w14:paraId="4BC9C62F" w14:textId="77777777" w:rsidTr="001D61F2">
        <w:tc>
          <w:tcPr>
            <w:tcW w:w="2547" w:type="dxa"/>
            <w:vMerge w:val="restart"/>
          </w:tcPr>
          <w:p w14:paraId="14B1133C" w14:textId="6D9C2C8A" w:rsidR="009E3C73" w:rsidRPr="001D61F2" w:rsidRDefault="0033225A" w:rsidP="001D61F2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  <w:r>
              <w:rPr>
                <w:noProof/>
                <w:lang w:eastAsia="de-DE"/>
              </w:rPr>
              <w:lastRenderedPageBreak/>
              <w:drawing>
                <wp:anchor distT="0" distB="0" distL="114300" distR="114300" simplePos="0" relativeHeight="251656704" behindDoc="0" locked="0" layoutInCell="1" allowOverlap="1" wp14:anchorId="17DDD7E4" wp14:editId="1CBF2FDF">
                  <wp:simplePos x="0" y="0"/>
                  <wp:positionH relativeFrom="column">
                    <wp:posOffset>49530</wp:posOffset>
                  </wp:positionH>
                  <wp:positionV relativeFrom="paragraph">
                    <wp:posOffset>113030</wp:posOffset>
                  </wp:positionV>
                  <wp:extent cx="1173480" cy="1262380"/>
                  <wp:effectExtent l="0" t="0" r="0" b="0"/>
                  <wp:wrapSquare wrapText="bothSides"/>
                  <wp:docPr id="6" name="Bild 6" descr="Person-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Person-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3480" cy="12623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983" w:type="dxa"/>
          </w:tcPr>
          <w:p w14:paraId="683B98B8" w14:textId="77777777" w:rsidR="009E3C73" w:rsidRPr="001D61F2" w:rsidRDefault="009E3C73" w:rsidP="001D61F2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  <w:r w:rsidRPr="001D61F2">
              <w:rPr>
                <w:rFonts w:ascii="Arial" w:hAnsi="Arial" w:cs="Arial"/>
                <w:sz w:val="28"/>
              </w:rPr>
              <w:t>Name</w:t>
            </w:r>
          </w:p>
        </w:tc>
        <w:tc>
          <w:tcPr>
            <w:tcW w:w="2266" w:type="dxa"/>
          </w:tcPr>
          <w:p w14:paraId="515EC653" w14:textId="77777777" w:rsidR="009E3C73" w:rsidRPr="001D61F2" w:rsidRDefault="009E3C73" w:rsidP="001D61F2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  <w:r w:rsidRPr="001D61F2">
              <w:rPr>
                <w:rFonts w:ascii="Arial" w:hAnsi="Arial" w:cs="Arial"/>
                <w:sz w:val="28"/>
              </w:rPr>
              <w:t>Vorname</w:t>
            </w:r>
          </w:p>
        </w:tc>
        <w:tc>
          <w:tcPr>
            <w:tcW w:w="2266" w:type="dxa"/>
          </w:tcPr>
          <w:p w14:paraId="3BEB452E" w14:textId="77777777" w:rsidR="009E3C73" w:rsidRPr="001D61F2" w:rsidRDefault="009E3C73" w:rsidP="001D61F2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  <w:r w:rsidRPr="001D61F2">
              <w:rPr>
                <w:rFonts w:ascii="Arial" w:hAnsi="Arial" w:cs="Arial"/>
                <w:sz w:val="28"/>
              </w:rPr>
              <w:t>Gruppe</w:t>
            </w:r>
          </w:p>
        </w:tc>
      </w:tr>
      <w:tr w:rsidR="009E3C73" w14:paraId="4083FB3C" w14:textId="77777777" w:rsidTr="001D61F2">
        <w:tc>
          <w:tcPr>
            <w:tcW w:w="2547" w:type="dxa"/>
            <w:vMerge/>
          </w:tcPr>
          <w:p w14:paraId="16C4D610" w14:textId="77777777" w:rsidR="009E3C73" w:rsidRDefault="009E3C73" w:rsidP="001D61F2">
            <w:pPr>
              <w:spacing w:line="240" w:lineRule="auto"/>
              <w:contextualSpacing/>
              <w:rPr>
                <w:noProof/>
                <w:lang w:eastAsia="de-DE"/>
              </w:rPr>
            </w:pPr>
          </w:p>
        </w:tc>
        <w:tc>
          <w:tcPr>
            <w:tcW w:w="1983" w:type="dxa"/>
          </w:tcPr>
          <w:p w14:paraId="1854E740" w14:textId="77777777" w:rsidR="009E3C73" w:rsidRPr="001D61F2" w:rsidRDefault="009E3C73" w:rsidP="001D61F2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2266" w:type="dxa"/>
          </w:tcPr>
          <w:p w14:paraId="0C384803" w14:textId="77777777" w:rsidR="009E3C73" w:rsidRPr="001D61F2" w:rsidRDefault="009E3C73" w:rsidP="001D61F2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2266" w:type="dxa"/>
          </w:tcPr>
          <w:p w14:paraId="662F52AF" w14:textId="77777777" w:rsidR="009E3C73" w:rsidRPr="001D61F2" w:rsidRDefault="009E3C73" w:rsidP="001D61F2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</w:tr>
    </w:tbl>
    <w:p w14:paraId="224A09B6" w14:textId="744BC039" w:rsidR="009E3C73" w:rsidRDefault="009E3C73" w:rsidP="00586BF2">
      <w:pPr>
        <w:spacing w:line="240" w:lineRule="auto"/>
        <w:contextualSpacing/>
        <w:rPr>
          <w:rFonts w:ascii="Arial" w:hAnsi="Arial" w:cs="Arial"/>
          <w:sz w:val="28"/>
        </w:rPr>
      </w:pPr>
    </w:p>
    <w:p w14:paraId="191A42F8" w14:textId="77777777" w:rsidR="009649F3" w:rsidRDefault="009649F3" w:rsidP="00586BF2">
      <w:pPr>
        <w:spacing w:line="240" w:lineRule="auto"/>
        <w:contextualSpacing/>
        <w:rPr>
          <w:rFonts w:ascii="Arial" w:hAnsi="Arial" w:cs="Arial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47"/>
        <w:gridCol w:w="1983"/>
        <w:gridCol w:w="2266"/>
        <w:gridCol w:w="2266"/>
      </w:tblGrid>
      <w:tr w:rsidR="00F47E8F" w:rsidRPr="002F7B89" w14:paraId="4ABECE27" w14:textId="77777777" w:rsidTr="00491517">
        <w:tc>
          <w:tcPr>
            <w:tcW w:w="2547" w:type="dxa"/>
            <w:vMerge w:val="restart"/>
          </w:tcPr>
          <w:p w14:paraId="57460C82" w14:textId="77777777" w:rsidR="00F47E8F" w:rsidRPr="001D61F2" w:rsidRDefault="00F47E8F" w:rsidP="00491517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67968" behindDoc="0" locked="0" layoutInCell="1" allowOverlap="1" wp14:anchorId="3CA45A2C" wp14:editId="082418D0">
                  <wp:simplePos x="0" y="0"/>
                  <wp:positionH relativeFrom="column">
                    <wp:posOffset>49530</wp:posOffset>
                  </wp:positionH>
                  <wp:positionV relativeFrom="paragraph">
                    <wp:posOffset>113030</wp:posOffset>
                  </wp:positionV>
                  <wp:extent cx="1173480" cy="1262380"/>
                  <wp:effectExtent l="0" t="0" r="0" b="0"/>
                  <wp:wrapSquare wrapText="bothSides"/>
                  <wp:docPr id="5" name="Bild 9" descr="Person-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9" descr="Person-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3480" cy="12623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983" w:type="dxa"/>
          </w:tcPr>
          <w:p w14:paraId="355AB2F1" w14:textId="77777777" w:rsidR="00F47E8F" w:rsidRPr="001D61F2" w:rsidRDefault="00F47E8F" w:rsidP="00491517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  <w:r w:rsidRPr="001D61F2">
              <w:rPr>
                <w:rFonts w:ascii="Arial" w:hAnsi="Arial" w:cs="Arial"/>
                <w:sz w:val="28"/>
              </w:rPr>
              <w:t>Name</w:t>
            </w:r>
          </w:p>
        </w:tc>
        <w:tc>
          <w:tcPr>
            <w:tcW w:w="2266" w:type="dxa"/>
          </w:tcPr>
          <w:p w14:paraId="738F879D" w14:textId="77777777" w:rsidR="00F47E8F" w:rsidRPr="001D61F2" w:rsidRDefault="00F47E8F" w:rsidP="00491517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  <w:r w:rsidRPr="001D61F2">
              <w:rPr>
                <w:rFonts w:ascii="Arial" w:hAnsi="Arial" w:cs="Arial"/>
                <w:sz w:val="28"/>
              </w:rPr>
              <w:t>Vorname</w:t>
            </w:r>
          </w:p>
        </w:tc>
        <w:tc>
          <w:tcPr>
            <w:tcW w:w="2266" w:type="dxa"/>
          </w:tcPr>
          <w:p w14:paraId="6452777C" w14:textId="77777777" w:rsidR="00F47E8F" w:rsidRPr="001D61F2" w:rsidRDefault="00F47E8F" w:rsidP="00491517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  <w:r w:rsidRPr="001D61F2">
              <w:rPr>
                <w:rFonts w:ascii="Arial" w:hAnsi="Arial" w:cs="Arial"/>
                <w:sz w:val="28"/>
              </w:rPr>
              <w:t>Gruppe</w:t>
            </w:r>
          </w:p>
        </w:tc>
      </w:tr>
      <w:tr w:rsidR="00F47E8F" w14:paraId="11426EE1" w14:textId="77777777" w:rsidTr="00491517">
        <w:tc>
          <w:tcPr>
            <w:tcW w:w="2547" w:type="dxa"/>
            <w:vMerge/>
          </w:tcPr>
          <w:p w14:paraId="14F77C8C" w14:textId="77777777" w:rsidR="00F47E8F" w:rsidRDefault="00F47E8F" w:rsidP="00491517">
            <w:pPr>
              <w:spacing w:line="240" w:lineRule="auto"/>
              <w:contextualSpacing/>
              <w:rPr>
                <w:noProof/>
                <w:lang w:eastAsia="de-DE"/>
              </w:rPr>
            </w:pPr>
          </w:p>
        </w:tc>
        <w:tc>
          <w:tcPr>
            <w:tcW w:w="1983" w:type="dxa"/>
          </w:tcPr>
          <w:p w14:paraId="7571BA2F" w14:textId="77777777" w:rsidR="00F47E8F" w:rsidRPr="001D61F2" w:rsidRDefault="00F47E8F" w:rsidP="00491517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2266" w:type="dxa"/>
          </w:tcPr>
          <w:p w14:paraId="2700872D" w14:textId="77777777" w:rsidR="00F47E8F" w:rsidRPr="001D61F2" w:rsidRDefault="00F47E8F" w:rsidP="00491517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2266" w:type="dxa"/>
          </w:tcPr>
          <w:p w14:paraId="5A4E849D" w14:textId="77777777" w:rsidR="00F47E8F" w:rsidRPr="001D61F2" w:rsidRDefault="00F47E8F" w:rsidP="00491517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</w:tr>
    </w:tbl>
    <w:p w14:paraId="4D7FEBAF" w14:textId="7D746306" w:rsidR="009E3C73" w:rsidRDefault="009E3C73" w:rsidP="00586BF2">
      <w:pPr>
        <w:spacing w:line="240" w:lineRule="auto"/>
        <w:contextualSpacing/>
        <w:rPr>
          <w:rFonts w:ascii="Arial" w:hAnsi="Arial" w:cs="Arial"/>
          <w:sz w:val="28"/>
        </w:rPr>
      </w:pPr>
    </w:p>
    <w:p w14:paraId="7507D3CA" w14:textId="77777777" w:rsidR="009649F3" w:rsidRDefault="009649F3" w:rsidP="00586BF2">
      <w:pPr>
        <w:spacing w:line="240" w:lineRule="auto"/>
        <w:contextualSpacing/>
        <w:rPr>
          <w:rFonts w:ascii="Arial" w:hAnsi="Arial" w:cs="Arial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47"/>
        <w:gridCol w:w="1983"/>
        <w:gridCol w:w="2266"/>
        <w:gridCol w:w="2266"/>
      </w:tblGrid>
      <w:tr w:rsidR="00F47E8F" w:rsidRPr="002F7B89" w14:paraId="53A1B51F" w14:textId="77777777" w:rsidTr="00491517">
        <w:tc>
          <w:tcPr>
            <w:tcW w:w="2547" w:type="dxa"/>
            <w:vMerge w:val="restart"/>
          </w:tcPr>
          <w:p w14:paraId="70806B02" w14:textId="77777777" w:rsidR="00F47E8F" w:rsidRPr="001D61F2" w:rsidRDefault="00F47E8F" w:rsidP="00491517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70016" behindDoc="0" locked="0" layoutInCell="1" allowOverlap="1" wp14:anchorId="7FC5E12A" wp14:editId="655BF37A">
                  <wp:simplePos x="0" y="0"/>
                  <wp:positionH relativeFrom="column">
                    <wp:posOffset>49530</wp:posOffset>
                  </wp:positionH>
                  <wp:positionV relativeFrom="paragraph">
                    <wp:posOffset>113030</wp:posOffset>
                  </wp:positionV>
                  <wp:extent cx="1173480" cy="1262380"/>
                  <wp:effectExtent l="0" t="0" r="0" b="0"/>
                  <wp:wrapSquare wrapText="bothSides"/>
                  <wp:docPr id="7" name="Bild 9" descr="Person-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9" descr="Person-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3480" cy="12623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983" w:type="dxa"/>
          </w:tcPr>
          <w:p w14:paraId="099615C1" w14:textId="77777777" w:rsidR="00F47E8F" w:rsidRPr="001D61F2" w:rsidRDefault="00F47E8F" w:rsidP="00491517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  <w:r w:rsidRPr="001D61F2">
              <w:rPr>
                <w:rFonts w:ascii="Arial" w:hAnsi="Arial" w:cs="Arial"/>
                <w:sz w:val="28"/>
              </w:rPr>
              <w:t>Name</w:t>
            </w:r>
          </w:p>
        </w:tc>
        <w:tc>
          <w:tcPr>
            <w:tcW w:w="2266" w:type="dxa"/>
          </w:tcPr>
          <w:p w14:paraId="5DCD417D" w14:textId="77777777" w:rsidR="00F47E8F" w:rsidRPr="001D61F2" w:rsidRDefault="00F47E8F" w:rsidP="00491517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  <w:r w:rsidRPr="001D61F2">
              <w:rPr>
                <w:rFonts w:ascii="Arial" w:hAnsi="Arial" w:cs="Arial"/>
                <w:sz w:val="28"/>
              </w:rPr>
              <w:t>Vorname</w:t>
            </w:r>
          </w:p>
        </w:tc>
        <w:tc>
          <w:tcPr>
            <w:tcW w:w="2266" w:type="dxa"/>
          </w:tcPr>
          <w:p w14:paraId="265630FA" w14:textId="77777777" w:rsidR="00F47E8F" w:rsidRPr="001D61F2" w:rsidRDefault="00F47E8F" w:rsidP="00491517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  <w:r w:rsidRPr="001D61F2">
              <w:rPr>
                <w:rFonts w:ascii="Arial" w:hAnsi="Arial" w:cs="Arial"/>
                <w:sz w:val="28"/>
              </w:rPr>
              <w:t>Gruppe</w:t>
            </w:r>
          </w:p>
        </w:tc>
      </w:tr>
      <w:tr w:rsidR="00F47E8F" w14:paraId="503797C3" w14:textId="77777777" w:rsidTr="00491517">
        <w:tc>
          <w:tcPr>
            <w:tcW w:w="2547" w:type="dxa"/>
            <w:vMerge/>
          </w:tcPr>
          <w:p w14:paraId="7DAE38FB" w14:textId="77777777" w:rsidR="00F47E8F" w:rsidRDefault="00F47E8F" w:rsidP="00491517">
            <w:pPr>
              <w:spacing w:line="240" w:lineRule="auto"/>
              <w:contextualSpacing/>
              <w:rPr>
                <w:noProof/>
                <w:lang w:eastAsia="de-DE"/>
              </w:rPr>
            </w:pPr>
          </w:p>
        </w:tc>
        <w:tc>
          <w:tcPr>
            <w:tcW w:w="1983" w:type="dxa"/>
          </w:tcPr>
          <w:p w14:paraId="1FCCE368" w14:textId="77777777" w:rsidR="00F47E8F" w:rsidRPr="001D61F2" w:rsidRDefault="00F47E8F" w:rsidP="00491517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2266" w:type="dxa"/>
          </w:tcPr>
          <w:p w14:paraId="123CC7C1" w14:textId="77777777" w:rsidR="00F47E8F" w:rsidRPr="001D61F2" w:rsidRDefault="00F47E8F" w:rsidP="00491517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2266" w:type="dxa"/>
          </w:tcPr>
          <w:p w14:paraId="40C7E8B7" w14:textId="77777777" w:rsidR="00F47E8F" w:rsidRPr="001D61F2" w:rsidRDefault="00F47E8F" w:rsidP="00491517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</w:tr>
    </w:tbl>
    <w:p w14:paraId="272FA94D" w14:textId="4A0BA911" w:rsidR="009E3C73" w:rsidRDefault="009E3C73" w:rsidP="00586BF2">
      <w:pPr>
        <w:spacing w:line="240" w:lineRule="auto"/>
        <w:contextualSpacing/>
        <w:rPr>
          <w:rFonts w:ascii="Arial" w:hAnsi="Arial" w:cs="Arial"/>
          <w:sz w:val="28"/>
        </w:rPr>
      </w:pPr>
    </w:p>
    <w:p w14:paraId="3C61BA9B" w14:textId="77777777" w:rsidR="009649F3" w:rsidRDefault="009649F3" w:rsidP="00586BF2">
      <w:pPr>
        <w:spacing w:line="240" w:lineRule="auto"/>
        <w:contextualSpacing/>
        <w:rPr>
          <w:rFonts w:ascii="Arial" w:hAnsi="Arial" w:cs="Arial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47"/>
        <w:gridCol w:w="1983"/>
        <w:gridCol w:w="2266"/>
        <w:gridCol w:w="2266"/>
      </w:tblGrid>
      <w:tr w:rsidR="009E3C73" w:rsidRPr="002F7B89" w14:paraId="2B421867" w14:textId="77777777" w:rsidTr="001D61F2">
        <w:tc>
          <w:tcPr>
            <w:tcW w:w="2547" w:type="dxa"/>
            <w:vMerge w:val="restart"/>
          </w:tcPr>
          <w:p w14:paraId="6A7EBA93" w14:textId="1A91A30D" w:rsidR="009E3C73" w:rsidRPr="001D61F2" w:rsidRDefault="0033225A" w:rsidP="001D61F2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59776" behindDoc="0" locked="0" layoutInCell="1" allowOverlap="1" wp14:anchorId="76C7CAFA" wp14:editId="608CF4A1">
                  <wp:simplePos x="0" y="0"/>
                  <wp:positionH relativeFrom="column">
                    <wp:posOffset>49530</wp:posOffset>
                  </wp:positionH>
                  <wp:positionV relativeFrom="paragraph">
                    <wp:posOffset>113030</wp:posOffset>
                  </wp:positionV>
                  <wp:extent cx="1173480" cy="1262380"/>
                  <wp:effectExtent l="0" t="0" r="0" b="0"/>
                  <wp:wrapSquare wrapText="bothSides"/>
                  <wp:docPr id="9" name="Bild 9" descr="Person-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Person-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3480" cy="12623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983" w:type="dxa"/>
          </w:tcPr>
          <w:p w14:paraId="1AC87DCF" w14:textId="77777777" w:rsidR="009E3C73" w:rsidRPr="001D61F2" w:rsidRDefault="009E3C73" w:rsidP="001D61F2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  <w:r w:rsidRPr="001D61F2">
              <w:rPr>
                <w:rFonts w:ascii="Arial" w:hAnsi="Arial" w:cs="Arial"/>
                <w:sz w:val="28"/>
              </w:rPr>
              <w:t>Name</w:t>
            </w:r>
          </w:p>
        </w:tc>
        <w:tc>
          <w:tcPr>
            <w:tcW w:w="2266" w:type="dxa"/>
          </w:tcPr>
          <w:p w14:paraId="188F30F7" w14:textId="77777777" w:rsidR="009E3C73" w:rsidRPr="001D61F2" w:rsidRDefault="009E3C73" w:rsidP="001D61F2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  <w:r w:rsidRPr="001D61F2">
              <w:rPr>
                <w:rFonts w:ascii="Arial" w:hAnsi="Arial" w:cs="Arial"/>
                <w:sz w:val="28"/>
              </w:rPr>
              <w:t>Vorname</w:t>
            </w:r>
          </w:p>
        </w:tc>
        <w:tc>
          <w:tcPr>
            <w:tcW w:w="2266" w:type="dxa"/>
          </w:tcPr>
          <w:p w14:paraId="48562123" w14:textId="77777777" w:rsidR="009E3C73" w:rsidRPr="001D61F2" w:rsidRDefault="009E3C73" w:rsidP="001D61F2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  <w:r w:rsidRPr="001D61F2">
              <w:rPr>
                <w:rFonts w:ascii="Arial" w:hAnsi="Arial" w:cs="Arial"/>
                <w:sz w:val="28"/>
              </w:rPr>
              <w:t>Gruppe</w:t>
            </w:r>
          </w:p>
        </w:tc>
      </w:tr>
      <w:tr w:rsidR="009E3C73" w14:paraId="65101FE9" w14:textId="77777777" w:rsidTr="001D61F2">
        <w:tc>
          <w:tcPr>
            <w:tcW w:w="2547" w:type="dxa"/>
            <w:vMerge/>
          </w:tcPr>
          <w:p w14:paraId="21AEF558" w14:textId="77777777" w:rsidR="009E3C73" w:rsidRDefault="009E3C73" w:rsidP="001D61F2">
            <w:pPr>
              <w:spacing w:line="240" w:lineRule="auto"/>
              <w:contextualSpacing/>
              <w:rPr>
                <w:noProof/>
                <w:lang w:eastAsia="de-DE"/>
              </w:rPr>
            </w:pPr>
          </w:p>
        </w:tc>
        <w:tc>
          <w:tcPr>
            <w:tcW w:w="1983" w:type="dxa"/>
          </w:tcPr>
          <w:p w14:paraId="50070736" w14:textId="77777777" w:rsidR="009E3C73" w:rsidRPr="001D61F2" w:rsidRDefault="009E3C73" w:rsidP="001D61F2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2266" w:type="dxa"/>
          </w:tcPr>
          <w:p w14:paraId="38AC7F14" w14:textId="77777777" w:rsidR="009E3C73" w:rsidRPr="001D61F2" w:rsidRDefault="009E3C73" w:rsidP="001D61F2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2266" w:type="dxa"/>
          </w:tcPr>
          <w:p w14:paraId="4C9401A6" w14:textId="77777777" w:rsidR="009E3C73" w:rsidRPr="001D61F2" w:rsidRDefault="009E3C73" w:rsidP="001D61F2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</w:tr>
    </w:tbl>
    <w:p w14:paraId="74566F21" w14:textId="2673BB39" w:rsidR="009E3C73" w:rsidRDefault="009E3C73">
      <w:pPr>
        <w:spacing w:after="160" w:line="259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47"/>
        <w:gridCol w:w="1983"/>
        <w:gridCol w:w="2266"/>
        <w:gridCol w:w="2266"/>
      </w:tblGrid>
      <w:tr w:rsidR="00F47E8F" w:rsidRPr="002F7B89" w14:paraId="0A3D0EB6" w14:textId="77777777" w:rsidTr="00491517">
        <w:tc>
          <w:tcPr>
            <w:tcW w:w="2547" w:type="dxa"/>
            <w:vMerge w:val="restart"/>
          </w:tcPr>
          <w:p w14:paraId="20B5C7C5" w14:textId="77777777" w:rsidR="00F47E8F" w:rsidRPr="001D61F2" w:rsidRDefault="00F47E8F" w:rsidP="00491517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  <w:r>
              <w:rPr>
                <w:noProof/>
                <w:lang w:eastAsia="de-DE"/>
              </w:rPr>
              <w:lastRenderedPageBreak/>
              <w:drawing>
                <wp:anchor distT="0" distB="0" distL="114300" distR="114300" simplePos="0" relativeHeight="251672064" behindDoc="0" locked="0" layoutInCell="1" allowOverlap="1" wp14:anchorId="130B6DEB" wp14:editId="38848712">
                  <wp:simplePos x="0" y="0"/>
                  <wp:positionH relativeFrom="column">
                    <wp:posOffset>49530</wp:posOffset>
                  </wp:positionH>
                  <wp:positionV relativeFrom="paragraph">
                    <wp:posOffset>113030</wp:posOffset>
                  </wp:positionV>
                  <wp:extent cx="1173480" cy="1262380"/>
                  <wp:effectExtent l="0" t="0" r="0" b="0"/>
                  <wp:wrapSquare wrapText="bothSides"/>
                  <wp:docPr id="8" name="Bild 9" descr="Person-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9" descr="Person-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3480" cy="12623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983" w:type="dxa"/>
          </w:tcPr>
          <w:p w14:paraId="78BD8696" w14:textId="77777777" w:rsidR="00F47E8F" w:rsidRPr="001D61F2" w:rsidRDefault="00F47E8F" w:rsidP="00491517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  <w:r w:rsidRPr="001D61F2">
              <w:rPr>
                <w:rFonts w:ascii="Arial" w:hAnsi="Arial" w:cs="Arial"/>
                <w:sz w:val="28"/>
              </w:rPr>
              <w:t>Name</w:t>
            </w:r>
          </w:p>
        </w:tc>
        <w:tc>
          <w:tcPr>
            <w:tcW w:w="2266" w:type="dxa"/>
          </w:tcPr>
          <w:p w14:paraId="19E12746" w14:textId="77777777" w:rsidR="00F47E8F" w:rsidRPr="001D61F2" w:rsidRDefault="00F47E8F" w:rsidP="00491517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  <w:r w:rsidRPr="001D61F2">
              <w:rPr>
                <w:rFonts w:ascii="Arial" w:hAnsi="Arial" w:cs="Arial"/>
                <w:sz w:val="28"/>
              </w:rPr>
              <w:t>Vorname</w:t>
            </w:r>
          </w:p>
        </w:tc>
        <w:tc>
          <w:tcPr>
            <w:tcW w:w="2266" w:type="dxa"/>
          </w:tcPr>
          <w:p w14:paraId="6DAC68CA" w14:textId="77777777" w:rsidR="00F47E8F" w:rsidRPr="001D61F2" w:rsidRDefault="00F47E8F" w:rsidP="00491517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  <w:r w:rsidRPr="001D61F2">
              <w:rPr>
                <w:rFonts w:ascii="Arial" w:hAnsi="Arial" w:cs="Arial"/>
                <w:sz w:val="28"/>
              </w:rPr>
              <w:t>Gruppe</w:t>
            </w:r>
          </w:p>
        </w:tc>
      </w:tr>
      <w:tr w:rsidR="00F47E8F" w14:paraId="4B122B14" w14:textId="77777777" w:rsidTr="00491517">
        <w:tc>
          <w:tcPr>
            <w:tcW w:w="2547" w:type="dxa"/>
            <w:vMerge/>
          </w:tcPr>
          <w:p w14:paraId="636A235F" w14:textId="77777777" w:rsidR="00F47E8F" w:rsidRDefault="00F47E8F" w:rsidP="00491517">
            <w:pPr>
              <w:spacing w:line="240" w:lineRule="auto"/>
              <w:contextualSpacing/>
              <w:rPr>
                <w:noProof/>
                <w:lang w:eastAsia="de-DE"/>
              </w:rPr>
            </w:pPr>
          </w:p>
        </w:tc>
        <w:tc>
          <w:tcPr>
            <w:tcW w:w="1983" w:type="dxa"/>
          </w:tcPr>
          <w:p w14:paraId="79DBE9BF" w14:textId="77777777" w:rsidR="00F47E8F" w:rsidRPr="001D61F2" w:rsidRDefault="00F47E8F" w:rsidP="00491517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2266" w:type="dxa"/>
          </w:tcPr>
          <w:p w14:paraId="04A3365B" w14:textId="77777777" w:rsidR="00F47E8F" w:rsidRPr="001D61F2" w:rsidRDefault="00F47E8F" w:rsidP="00491517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2266" w:type="dxa"/>
          </w:tcPr>
          <w:p w14:paraId="0468FF2E" w14:textId="77777777" w:rsidR="00F47E8F" w:rsidRPr="001D61F2" w:rsidRDefault="00F47E8F" w:rsidP="00491517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</w:tr>
    </w:tbl>
    <w:p w14:paraId="7386E7CC" w14:textId="77777777" w:rsidR="009E3C73" w:rsidRDefault="009E3C73" w:rsidP="003D51B3">
      <w:pPr>
        <w:spacing w:after="0" w:line="360" w:lineRule="auto"/>
        <w:rPr>
          <w:rFonts w:ascii="Arial" w:hAnsi="Arial" w:cs="Arial"/>
          <w:sz w:val="28"/>
          <w:szCs w:val="28"/>
        </w:rPr>
      </w:pPr>
    </w:p>
    <w:p w14:paraId="19776629" w14:textId="77777777" w:rsidR="009E3C73" w:rsidRDefault="009E3C73" w:rsidP="003D51B3">
      <w:pPr>
        <w:spacing w:after="0" w:line="360" w:lineRule="auto"/>
        <w:rPr>
          <w:rFonts w:ascii="Arial" w:hAnsi="Arial" w:cs="Arial"/>
          <w:sz w:val="28"/>
          <w:szCs w:val="28"/>
        </w:rPr>
      </w:pPr>
    </w:p>
    <w:p w14:paraId="1496FFD9" w14:textId="77777777" w:rsidR="009E3C73" w:rsidRPr="000253BC" w:rsidRDefault="009E3C73" w:rsidP="003D51B3">
      <w:pPr>
        <w:spacing w:after="0" w:line="360" w:lineRule="auto"/>
        <w:rPr>
          <w:rFonts w:ascii="Arial" w:hAnsi="Arial" w:cs="Arial"/>
          <w:sz w:val="28"/>
          <w:szCs w:val="28"/>
        </w:rPr>
      </w:pPr>
      <w:r w:rsidRPr="000253BC">
        <w:rPr>
          <w:rFonts w:ascii="Arial" w:hAnsi="Arial" w:cs="Arial"/>
          <w:sz w:val="28"/>
          <w:szCs w:val="28"/>
        </w:rPr>
        <w:t>Sie haben einen Wahl-Vorschlag gemacht</w:t>
      </w:r>
      <w:r>
        <w:rPr>
          <w:rFonts w:ascii="Arial" w:hAnsi="Arial" w:cs="Arial"/>
          <w:sz w:val="28"/>
          <w:szCs w:val="28"/>
        </w:rPr>
        <w:t>?</w:t>
      </w:r>
    </w:p>
    <w:p w14:paraId="7FE1F036" w14:textId="77777777" w:rsidR="009E3C73" w:rsidRDefault="009E3C73" w:rsidP="003D51B3">
      <w:pPr>
        <w:spacing w:after="0" w:line="360" w:lineRule="auto"/>
        <w:rPr>
          <w:rFonts w:ascii="Arial" w:hAnsi="Arial" w:cs="Arial"/>
          <w:sz w:val="28"/>
          <w:szCs w:val="28"/>
        </w:rPr>
      </w:pPr>
      <w:r w:rsidRPr="000253BC">
        <w:rPr>
          <w:rFonts w:ascii="Arial" w:hAnsi="Arial" w:cs="Arial"/>
          <w:sz w:val="28"/>
          <w:szCs w:val="28"/>
        </w:rPr>
        <w:t>Der Wahl-Vo</w:t>
      </w:r>
      <w:r>
        <w:rPr>
          <w:rFonts w:ascii="Arial" w:hAnsi="Arial" w:cs="Arial"/>
          <w:sz w:val="28"/>
          <w:szCs w:val="28"/>
        </w:rPr>
        <w:t>rschlag ist nicht auf der Liste?</w:t>
      </w:r>
    </w:p>
    <w:p w14:paraId="19C9334B" w14:textId="77777777" w:rsidR="009E3C73" w:rsidRDefault="009E3C73" w:rsidP="003D51B3">
      <w:pPr>
        <w:spacing w:after="0"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Dann i</w:t>
      </w:r>
      <w:r w:rsidRPr="000253BC">
        <w:rPr>
          <w:rFonts w:ascii="Arial" w:hAnsi="Arial" w:cs="Arial"/>
          <w:sz w:val="28"/>
          <w:szCs w:val="28"/>
        </w:rPr>
        <w:t>nformieren Sie den Wahl-Vorstand</w:t>
      </w:r>
      <w:r>
        <w:rPr>
          <w:rFonts w:ascii="Arial" w:hAnsi="Arial" w:cs="Arial"/>
          <w:sz w:val="28"/>
          <w:szCs w:val="28"/>
        </w:rPr>
        <w:t xml:space="preserve">: </w:t>
      </w:r>
    </w:p>
    <w:p w14:paraId="56C17878" w14:textId="77777777" w:rsidR="009E3C73" w:rsidRDefault="009E3C73" w:rsidP="003D51B3">
      <w:pPr>
        <w:spacing w:after="0" w:line="360" w:lineRule="auto"/>
        <w:rPr>
          <w:rFonts w:ascii="Arial" w:hAnsi="Arial" w:cs="Arial"/>
          <w:sz w:val="28"/>
          <w:szCs w:val="28"/>
          <w:highlight w:val="yellow"/>
        </w:rPr>
      </w:pPr>
      <w:r w:rsidRPr="000253BC">
        <w:rPr>
          <w:rFonts w:ascii="Arial" w:hAnsi="Arial" w:cs="Arial"/>
          <w:sz w:val="28"/>
          <w:szCs w:val="28"/>
          <w:highlight w:val="yellow"/>
        </w:rPr>
        <w:t>Telefon</w:t>
      </w:r>
      <w:r>
        <w:rPr>
          <w:rFonts w:ascii="Arial" w:hAnsi="Arial" w:cs="Arial"/>
          <w:sz w:val="28"/>
          <w:szCs w:val="28"/>
          <w:highlight w:val="yellow"/>
        </w:rPr>
        <w:t>:</w:t>
      </w:r>
    </w:p>
    <w:p w14:paraId="57378496" w14:textId="77777777" w:rsidR="009E3C73" w:rsidRDefault="009E3C73" w:rsidP="003D51B3">
      <w:pPr>
        <w:spacing w:after="0" w:line="360" w:lineRule="auto"/>
        <w:rPr>
          <w:rFonts w:ascii="Arial" w:hAnsi="Arial" w:cs="Arial"/>
          <w:sz w:val="28"/>
          <w:szCs w:val="28"/>
          <w:highlight w:val="yellow"/>
        </w:rPr>
      </w:pPr>
      <w:r>
        <w:rPr>
          <w:rFonts w:ascii="Arial" w:hAnsi="Arial" w:cs="Arial"/>
          <w:sz w:val="28"/>
          <w:szCs w:val="28"/>
          <w:highlight w:val="yellow"/>
        </w:rPr>
        <w:t>E-Mail:</w:t>
      </w:r>
    </w:p>
    <w:p w14:paraId="07E6450A" w14:textId="55820520" w:rsidR="001674AC" w:rsidRDefault="009E3C73" w:rsidP="003D51B3">
      <w:pPr>
        <w:spacing w:after="0" w:line="360" w:lineRule="auto"/>
        <w:rPr>
          <w:rFonts w:ascii="Arial" w:hAnsi="Arial" w:cs="Arial"/>
          <w:sz w:val="28"/>
          <w:szCs w:val="28"/>
        </w:rPr>
      </w:pPr>
      <w:r w:rsidRPr="000253BC">
        <w:rPr>
          <w:rFonts w:ascii="Arial" w:hAnsi="Arial" w:cs="Arial"/>
          <w:sz w:val="28"/>
          <w:szCs w:val="28"/>
          <w:highlight w:val="yellow"/>
        </w:rPr>
        <w:t>Adresse</w:t>
      </w:r>
      <w:r>
        <w:rPr>
          <w:rFonts w:ascii="Arial" w:hAnsi="Arial" w:cs="Arial"/>
          <w:sz w:val="28"/>
          <w:szCs w:val="28"/>
        </w:rPr>
        <w:t>:</w:t>
      </w:r>
    </w:p>
    <w:p w14:paraId="6AB1B70C" w14:textId="77777777" w:rsidR="001674AC" w:rsidRPr="001674AC" w:rsidRDefault="001674AC" w:rsidP="001674AC">
      <w:pPr>
        <w:rPr>
          <w:rFonts w:ascii="Arial" w:hAnsi="Arial" w:cs="Arial"/>
          <w:sz w:val="28"/>
          <w:szCs w:val="28"/>
        </w:rPr>
      </w:pPr>
    </w:p>
    <w:p w14:paraId="2277279E" w14:textId="77777777" w:rsidR="001674AC" w:rsidRPr="001674AC" w:rsidRDefault="001674AC" w:rsidP="001674AC">
      <w:pPr>
        <w:rPr>
          <w:rFonts w:ascii="Arial" w:hAnsi="Arial" w:cs="Arial"/>
          <w:sz w:val="28"/>
          <w:szCs w:val="28"/>
        </w:rPr>
      </w:pPr>
    </w:p>
    <w:p w14:paraId="02844DEF" w14:textId="77777777" w:rsidR="001674AC" w:rsidRPr="001674AC" w:rsidRDefault="001674AC" w:rsidP="001674AC">
      <w:pPr>
        <w:rPr>
          <w:rFonts w:ascii="Arial" w:hAnsi="Arial" w:cs="Arial"/>
          <w:sz w:val="28"/>
          <w:szCs w:val="28"/>
        </w:rPr>
      </w:pPr>
    </w:p>
    <w:p w14:paraId="474C38B1" w14:textId="77777777" w:rsidR="001674AC" w:rsidRPr="001674AC" w:rsidRDefault="001674AC" w:rsidP="001674AC">
      <w:pPr>
        <w:rPr>
          <w:rFonts w:ascii="Arial" w:hAnsi="Arial" w:cs="Arial"/>
          <w:sz w:val="28"/>
          <w:szCs w:val="28"/>
        </w:rPr>
      </w:pPr>
    </w:p>
    <w:p w14:paraId="5A2EBEF9" w14:textId="77777777" w:rsidR="001674AC" w:rsidRPr="001674AC" w:rsidRDefault="001674AC" w:rsidP="001674AC">
      <w:pPr>
        <w:rPr>
          <w:rFonts w:ascii="Arial" w:hAnsi="Arial" w:cs="Arial"/>
          <w:sz w:val="28"/>
          <w:szCs w:val="28"/>
        </w:rPr>
      </w:pPr>
    </w:p>
    <w:p w14:paraId="00DA2D0C" w14:textId="77777777" w:rsidR="001674AC" w:rsidRPr="001674AC" w:rsidRDefault="001674AC" w:rsidP="001674AC">
      <w:pPr>
        <w:rPr>
          <w:rFonts w:ascii="Arial" w:hAnsi="Arial" w:cs="Arial"/>
          <w:sz w:val="28"/>
          <w:szCs w:val="28"/>
        </w:rPr>
      </w:pPr>
    </w:p>
    <w:p w14:paraId="648FC0EB" w14:textId="77777777" w:rsidR="001674AC" w:rsidRPr="001674AC" w:rsidRDefault="001674AC" w:rsidP="001674AC">
      <w:pPr>
        <w:rPr>
          <w:rFonts w:ascii="Arial" w:hAnsi="Arial" w:cs="Arial"/>
          <w:sz w:val="28"/>
          <w:szCs w:val="28"/>
        </w:rPr>
      </w:pPr>
    </w:p>
    <w:p w14:paraId="76359930" w14:textId="77777777" w:rsidR="001674AC" w:rsidRPr="001674AC" w:rsidRDefault="001674AC" w:rsidP="001674AC">
      <w:pPr>
        <w:rPr>
          <w:rFonts w:ascii="Arial" w:hAnsi="Arial" w:cs="Arial"/>
          <w:sz w:val="28"/>
          <w:szCs w:val="28"/>
        </w:rPr>
      </w:pPr>
    </w:p>
    <w:p w14:paraId="780B6D18" w14:textId="786ED83D" w:rsidR="001674AC" w:rsidRDefault="001674AC" w:rsidP="001674AC">
      <w:pPr>
        <w:rPr>
          <w:rFonts w:ascii="Arial" w:hAnsi="Arial" w:cs="Arial"/>
          <w:sz w:val="28"/>
          <w:szCs w:val="28"/>
        </w:rPr>
      </w:pPr>
    </w:p>
    <w:p w14:paraId="4F6A8F40" w14:textId="4A0402AC" w:rsidR="001674AC" w:rsidRDefault="001674AC" w:rsidP="001674AC">
      <w:pPr>
        <w:rPr>
          <w:rFonts w:ascii="Arial" w:hAnsi="Arial" w:cs="Arial"/>
          <w:sz w:val="28"/>
          <w:szCs w:val="28"/>
        </w:rPr>
      </w:pPr>
    </w:p>
    <w:p w14:paraId="79A37A6F" w14:textId="4712D4A5" w:rsidR="00872507" w:rsidRDefault="00872507" w:rsidP="001674AC">
      <w:pPr>
        <w:spacing w:after="0" w:line="288" w:lineRule="auto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7EBDDEF4" w14:textId="52A1931C" w:rsidR="001674AC" w:rsidRPr="004E78DD" w:rsidRDefault="001674AC" w:rsidP="001674AC">
      <w:pPr>
        <w:spacing w:after="0" w:line="288" w:lineRule="auto"/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004E78DD">
        <w:rPr>
          <w:rFonts w:ascii="Arial" w:hAnsi="Arial" w:cs="Arial"/>
          <w:color w:val="808080" w:themeColor="background1" w:themeShade="80"/>
          <w:sz w:val="20"/>
          <w:szCs w:val="20"/>
        </w:rPr>
        <w:t xml:space="preserve">Bilder: © Lebenshilfe für Menschen mit geistiger Behinderung Bremen e.V., Illustrator Stefan Albers, Atelier </w:t>
      </w:r>
      <w:proofErr w:type="spellStart"/>
      <w:r w:rsidRPr="004E78DD">
        <w:rPr>
          <w:rFonts w:ascii="Arial" w:hAnsi="Arial" w:cs="Arial"/>
          <w:color w:val="808080" w:themeColor="background1" w:themeShade="80"/>
          <w:sz w:val="20"/>
          <w:szCs w:val="20"/>
        </w:rPr>
        <w:t>Fleetinsel</w:t>
      </w:r>
      <w:proofErr w:type="spellEnd"/>
      <w:r w:rsidRPr="004E78DD">
        <w:rPr>
          <w:rFonts w:ascii="Arial" w:hAnsi="Arial" w:cs="Arial"/>
          <w:color w:val="808080" w:themeColor="background1" w:themeShade="80"/>
          <w:sz w:val="20"/>
          <w:szCs w:val="20"/>
        </w:rPr>
        <w:t>, 2013</w:t>
      </w:r>
    </w:p>
    <w:p w14:paraId="29A4034B" w14:textId="77777777" w:rsidR="009E3C73" w:rsidRPr="001674AC" w:rsidRDefault="009E3C73" w:rsidP="001674AC">
      <w:pPr>
        <w:rPr>
          <w:rFonts w:ascii="Arial" w:hAnsi="Arial" w:cs="Arial"/>
          <w:sz w:val="28"/>
          <w:szCs w:val="28"/>
        </w:rPr>
      </w:pPr>
    </w:p>
    <w:sectPr w:rsidR="009E3C73" w:rsidRPr="001674AC" w:rsidSect="0048796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0A3105" w14:textId="77777777" w:rsidR="006516DA" w:rsidRDefault="006516DA" w:rsidP="00F3441D">
      <w:pPr>
        <w:spacing w:after="0" w:line="240" w:lineRule="auto"/>
      </w:pPr>
      <w:r>
        <w:separator/>
      </w:r>
    </w:p>
  </w:endnote>
  <w:endnote w:type="continuationSeparator" w:id="0">
    <w:p w14:paraId="42FD9A9D" w14:textId="77777777" w:rsidR="006516DA" w:rsidRDefault="006516DA" w:rsidP="00F344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76DA68" w14:textId="77777777" w:rsidR="00447A87" w:rsidRDefault="00447A8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F10F86" w14:textId="48CF4A69" w:rsidR="001674AC" w:rsidRDefault="001674AC" w:rsidP="00A6419E">
    <w:pPr>
      <w:pStyle w:val="Fuzeile"/>
      <w:tabs>
        <w:tab w:val="clear" w:pos="4536"/>
        <w:tab w:val="clear" w:pos="9072"/>
        <w:tab w:val="center" w:pos="0"/>
      </w:tabs>
      <w:rPr>
        <w:rFonts w:ascii="Arial" w:hAnsi="Arial" w:cs="Arial"/>
        <w:b/>
        <w:bCs/>
        <w:noProof/>
      </w:rPr>
    </w:pPr>
  </w:p>
  <w:tbl>
    <w:tblPr>
      <w:tblStyle w:val="Tabellenraster1"/>
      <w:tblpPr w:leftFromText="141" w:rightFromText="141" w:vertAnchor="text" w:tblpY="1"/>
      <w:tblOverlap w:val="never"/>
      <w:tblW w:w="2288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41"/>
      <w:gridCol w:w="1926"/>
      <w:gridCol w:w="1384"/>
    </w:tblGrid>
    <w:tr w:rsidR="00872507" w:rsidRPr="000B6A04" w14:paraId="0A76322F" w14:textId="77777777" w:rsidTr="00A52293">
      <w:trPr>
        <w:trHeight w:val="425"/>
      </w:trPr>
      <w:tc>
        <w:tcPr>
          <w:tcW w:w="1666" w:type="pct"/>
          <w:vAlign w:val="center"/>
        </w:tcPr>
        <w:p w14:paraId="73DBC356" w14:textId="77777777" w:rsidR="00872507" w:rsidRPr="000B6A04" w:rsidRDefault="00872507" w:rsidP="00872507">
          <w:pPr>
            <w:spacing w:after="0" w:line="240" w:lineRule="auto"/>
            <w:jc w:val="center"/>
          </w:pPr>
          <w:r w:rsidRPr="000B6A04">
            <w:rPr>
              <w:noProof/>
              <w:lang w:eastAsia="de-DE"/>
            </w:rPr>
            <w:drawing>
              <wp:inline distT="0" distB="0" distL="0" distR="0" wp14:anchorId="62855430" wp14:editId="2FFBA4DB">
                <wp:extent cx="266700" cy="259080"/>
                <wp:effectExtent l="0" t="0" r="0" b="0"/>
                <wp:docPr id="18" name="Bild 18" descr="Logo Beirat Mm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8" descr="Logo Beirat Mm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6700" cy="259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67" w:type="pct"/>
          <w:vAlign w:val="center"/>
        </w:tcPr>
        <w:p w14:paraId="50E1A491" w14:textId="7C53821D" w:rsidR="00872507" w:rsidRPr="000B6A04" w:rsidRDefault="00447A87" w:rsidP="00872507">
          <w:pPr>
            <w:spacing w:after="0" w:line="240" w:lineRule="auto"/>
            <w:jc w:val="center"/>
          </w:pPr>
          <w:r>
            <w:rPr>
              <w:noProof/>
            </w:rPr>
            <w:drawing>
              <wp:inline distT="0" distB="0" distL="0" distR="0" wp14:anchorId="2AB38567" wp14:editId="66FA9DB9">
                <wp:extent cx="1085850" cy="421550"/>
                <wp:effectExtent l="0" t="0" r="0" b="0"/>
                <wp:docPr id="489311840" name="Grafik 1" descr="Ein Bild, das Screenshot, Schrift, Grafiken, Text enthält.&#10;&#10;KI-generierte Inhalte können fehlerhaft sein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89311840" name="Grafik 1" descr="Ein Bild, das Screenshot, Schrift, Grafiken, Text enthält.&#10;&#10;KI-generierte Inhalte können fehlerhaft sein.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23186" cy="4360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67" w:type="pct"/>
          <w:vAlign w:val="center"/>
        </w:tcPr>
        <w:p w14:paraId="7B731EEC" w14:textId="77777777" w:rsidR="00872507" w:rsidRPr="000B6A04" w:rsidRDefault="00872507" w:rsidP="00872507">
          <w:pPr>
            <w:spacing w:after="0" w:line="240" w:lineRule="auto"/>
            <w:jc w:val="center"/>
          </w:pPr>
          <w:r w:rsidRPr="000B6A04">
            <w:rPr>
              <w:noProof/>
              <w:lang w:eastAsia="de-DE"/>
            </w:rPr>
            <w:drawing>
              <wp:inline distT="0" distB="0" distL="0" distR="0" wp14:anchorId="6F65BA62" wp14:editId="2CAC22EF">
                <wp:extent cx="741680" cy="237490"/>
                <wp:effectExtent l="0" t="0" r="0" b="0"/>
                <wp:docPr id="20" name="Bild 20" descr="aktuelles Diakonie-Logo 0803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0" descr="aktuelles Diakonie-Logo 0803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1680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872507" w:rsidRPr="000B6A04" w14:paraId="19EE5355" w14:textId="77777777" w:rsidTr="00A52293">
      <w:trPr>
        <w:trHeight w:val="425"/>
      </w:trPr>
      <w:tc>
        <w:tcPr>
          <w:tcW w:w="1666" w:type="pct"/>
          <w:vAlign w:val="center"/>
        </w:tcPr>
        <w:p w14:paraId="736FDEA8" w14:textId="77777777" w:rsidR="00872507" w:rsidRPr="000B6A04" w:rsidRDefault="00872507" w:rsidP="00872507">
          <w:pPr>
            <w:spacing w:after="0" w:line="240" w:lineRule="auto"/>
            <w:jc w:val="center"/>
            <w:rPr>
              <w:noProof/>
              <w:lang w:eastAsia="de-DE"/>
            </w:rPr>
          </w:pPr>
        </w:p>
      </w:tc>
      <w:tc>
        <w:tcPr>
          <w:tcW w:w="1667" w:type="pct"/>
          <w:vAlign w:val="center"/>
        </w:tcPr>
        <w:p w14:paraId="25BDCBF8" w14:textId="77777777" w:rsidR="00872507" w:rsidRPr="000B6A04" w:rsidRDefault="00872507" w:rsidP="00872507">
          <w:pPr>
            <w:spacing w:after="0" w:line="240" w:lineRule="auto"/>
            <w:jc w:val="center"/>
            <w:rPr>
              <w:noProof/>
              <w:lang w:eastAsia="de-DE"/>
            </w:rPr>
          </w:pPr>
        </w:p>
      </w:tc>
      <w:tc>
        <w:tcPr>
          <w:tcW w:w="1667" w:type="pct"/>
          <w:vAlign w:val="center"/>
        </w:tcPr>
        <w:p w14:paraId="7D46A329" w14:textId="77777777" w:rsidR="00872507" w:rsidRPr="000B6A04" w:rsidRDefault="00872507" w:rsidP="00872507">
          <w:pPr>
            <w:spacing w:after="0" w:line="240" w:lineRule="auto"/>
            <w:jc w:val="center"/>
            <w:rPr>
              <w:noProof/>
              <w:lang w:eastAsia="de-DE"/>
            </w:rPr>
          </w:pPr>
        </w:p>
      </w:tc>
    </w:tr>
    <w:tr w:rsidR="00872507" w:rsidRPr="000B6A04" w14:paraId="19B1C06B" w14:textId="77777777" w:rsidTr="00A52293">
      <w:trPr>
        <w:trHeight w:val="425"/>
      </w:trPr>
      <w:tc>
        <w:tcPr>
          <w:tcW w:w="1666" w:type="pct"/>
          <w:vAlign w:val="center"/>
        </w:tcPr>
        <w:p w14:paraId="66FFAC08" w14:textId="77777777" w:rsidR="00872507" w:rsidRPr="000B6A04" w:rsidRDefault="00872507" w:rsidP="00872507">
          <w:pPr>
            <w:spacing w:after="0" w:line="240" w:lineRule="auto"/>
            <w:jc w:val="center"/>
            <w:rPr>
              <w:noProof/>
              <w:lang w:eastAsia="de-DE"/>
            </w:rPr>
          </w:pPr>
        </w:p>
      </w:tc>
      <w:tc>
        <w:tcPr>
          <w:tcW w:w="1667" w:type="pct"/>
          <w:vAlign w:val="center"/>
        </w:tcPr>
        <w:p w14:paraId="7977AC09" w14:textId="77777777" w:rsidR="00872507" w:rsidRPr="000B6A04" w:rsidRDefault="00872507" w:rsidP="00872507">
          <w:pPr>
            <w:spacing w:after="0" w:line="240" w:lineRule="auto"/>
            <w:rPr>
              <w:noProof/>
              <w:lang w:eastAsia="de-DE"/>
            </w:rPr>
          </w:pPr>
        </w:p>
      </w:tc>
      <w:tc>
        <w:tcPr>
          <w:tcW w:w="1667" w:type="pct"/>
          <w:vAlign w:val="center"/>
        </w:tcPr>
        <w:p w14:paraId="7F0FBC24" w14:textId="77777777" w:rsidR="00872507" w:rsidRPr="000B6A04" w:rsidRDefault="00872507" w:rsidP="00872507">
          <w:pPr>
            <w:spacing w:after="0" w:line="240" w:lineRule="auto"/>
            <w:jc w:val="center"/>
            <w:rPr>
              <w:noProof/>
              <w:lang w:eastAsia="de-DE"/>
            </w:rPr>
          </w:pPr>
        </w:p>
      </w:tc>
    </w:tr>
  </w:tbl>
  <w:p w14:paraId="532F8EC7" w14:textId="0A9A1E50" w:rsidR="00872507" w:rsidRDefault="00872507" w:rsidP="00872507">
    <w:pPr>
      <w:pStyle w:val="Fuzeile"/>
      <w:jc w:val="right"/>
      <w:rPr>
        <w:color w:val="808080" w:themeColor="background1" w:themeShade="80"/>
        <w:sz w:val="20"/>
        <w:szCs w:val="20"/>
      </w:rPr>
    </w:pPr>
    <w:r w:rsidRPr="005F0E35">
      <w:rPr>
        <w:color w:val="808080" w:themeColor="background1" w:themeShade="80"/>
        <w:sz w:val="20"/>
        <w:szCs w:val="20"/>
      </w:rPr>
      <w:t xml:space="preserve">Stand: </w:t>
    </w:r>
    <w:r w:rsidRPr="005F0E35">
      <w:rPr>
        <w:color w:val="808080" w:themeColor="background1" w:themeShade="80"/>
        <w:sz w:val="20"/>
        <w:szCs w:val="20"/>
      </w:rPr>
      <w:fldChar w:fldCharType="begin"/>
    </w:r>
    <w:r w:rsidRPr="005F0E35">
      <w:rPr>
        <w:color w:val="808080" w:themeColor="background1" w:themeShade="80"/>
        <w:sz w:val="20"/>
        <w:szCs w:val="20"/>
      </w:rPr>
      <w:instrText xml:space="preserve"> TIME \@ "dd.MM.yyyy" </w:instrText>
    </w:r>
    <w:r w:rsidRPr="005F0E35">
      <w:rPr>
        <w:color w:val="808080" w:themeColor="background1" w:themeShade="80"/>
        <w:sz w:val="20"/>
        <w:szCs w:val="20"/>
      </w:rPr>
      <w:fldChar w:fldCharType="separate"/>
    </w:r>
    <w:r w:rsidR="00447A87">
      <w:rPr>
        <w:noProof/>
        <w:color w:val="808080" w:themeColor="background1" w:themeShade="80"/>
        <w:sz w:val="20"/>
        <w:szCs w:val="20"/>
      </w:rPr>
      <w:t>06.05.2025</w:t>
    </w:r>
    <w:r w:rsidRPr="005F0E35">
      <w:rPr>
        <w:color w:val="808080" w:themeColor="background1" w:themeShade="80"/>
        <w:sz w:val="20"/>
        <w:szCs w:val="20"/>
      </w:rPr>
      <w:fldChar w:fldCharType="end"/>
    </w:r>
  </w:p>
  <w:p w14:paraId="1C4C9946" w14:textId="12D853B6" w:rsidR="00A6419E" w:rsidRPr="00A6419E" w:rsidRDefault="00A6419E" w:rsidP="00A6419E">
    <w:pPr>
      <w:pStyle w:val="Fuzeile"/>
      <w:jc w:val="right"/>
      <w:rPr>
        <w:rFonts w:ascii="Arial" w:hAnsi="Arial" w:cs="Arial"/>
        <w:b/>
        <w:bCs/>
      </w:rPr>
    </w:pPr>
    <w:r>
      <w:rPr>
        <w:rFonts w:ascii="Arial" w:hAnsi="Arial" w:cs="Arial"/>
      </w:rPr>
      <w:t xml:space="preserve">Seite </w:t>
    </w:r>
    <w:r>
      <w:rPr>
        <w:rFonts w:ascii="Arial" w:hAnsi="Arial" w:cs="Arial"/>
        <w:b/>
        <w:bCs/>
      </w:rPr>
      <w:fldChar w:fldCharType="begin"/>
    </w:r>
    <w:r>
      <w:rPr>
        <w:rFonts w:ascii="Arial" w:hAnsi="Arial" w:cs="Arial"/>
        <w:b/>
        <w:bCs/>
      </w:rPr>
      <w:instrText>PAGE  \* Arabic  \* MERGEFORMAT</w:instrText>
    </w:r>
    <w:r>
      <w:rPr>
        <w:rFonts w:ascii="Arial" w:hAnsi="Arial" w:cs="Arial"/>
        <w:b/>
        <w:bCs/>
      </w:rPr>
      <w:fldChar w:fldCharType="separate"/>
    </w:r>
    <w:r>
      <w:rPr>
        <w:rFonts w:ascii="Arial" w:hAnsi="Arial" w:cs="Arial"/>
        <w:b/>
        <w:bCs/>
        <w:noProof/>
      </w:rPr>
      <w:t>2</w:t>
    </w:r>
    <w:r>
      <w:rPr>
        <w:rFonts w:ascii="Arial" w:hAnsi="Arial" w:cs="Arial"/>
        <w:b/>
        <w:bCs/>
      </w:rPr>
      <w:fldChar w:fldCharType="end"/>
    </w:r>
    <w:r>
      <w:rPr>
        <w:rFonts w:ascii="Arial" w:hAnsi="Arial" w:cs="Arial"/>
      </w:rPr>
      <w:t xml:space="preserve"> von </w:t>
    </w:r>
    <w:r>
      <w:rPr>
        <w:rFonts w:ascii="Arial" w:hAnsi="Arial" w:cs="Arial"/>
        <w:b/>
        <w:bCs/>
      </w:rPr>
      <w:fldChar w:fldCharType="begin"/>
    </w:r>
    <w:r>
      <w:rPr>
        <w:rFonts w:ascii="Arial" w:hAnsi="Arial" w:cs="Arial"/>
        <w:b/>
        <w:bCs/>
      </w:rPr>
      <w:instrText>NUMPAGES  \* Arabic  \* MERGEFORMAT</w:instrText>
    </w:r>
    <w:r>
      <w:rPr>
        <w:rFonts w:ascii="Arial" w:hAnsi="Arial" w:cs="Arial"/>
        <w:b/>
        <w:bCs/>
      </w:rPr>
      <w:fldChar w:fldCharType="separate"/>
    </w:r>
    <w:r>
      <w:rPr>
        <w:rFonts w:ascii="Arial" w:hAnsi="Arial" w:cs="Arial"/>
        <w:b/>
        <w:bCs/>
        <w:noProof/>
      </w:rPr>
      <w:t>3</w:t>
    </w:r>
    <w:r>
      <w:rPr>
        <w:rFonts w:ascii="Arial" w:hAnsi="Arial" w:cs="Arial"/>
        <w:b/>
        <w:bCs/>
      </w:rPr>
      <w:fldChar w:fldCharType="end"/>
    </w:r>
  </w:p>
  <w:p w14:paraId="6118CF5A" w14:textId="77777777" w:rsidR="00872507" w:rsidRDefault="00872507" w:rsidP="00872507">
    <w:pPr>
      <w:pStyle w:val="Fuzeile"/>
      <w:tabs>
        <w:tab w:val="clear" w:pos="4536"/>
        <w:tab w:val="clear" w:pos="9072"/>
        <w:tab w:val="center" w:pos="0"/>
      </w:tabs>
      <w:rPr>
        <w:rFonts w:ascii="Arial" w:hAnsi="Arial" w:cs="Arial"/>
        <w:b/>
        <w:bCs/>
        <w:noProof/>
      </w:rPr>
    </w:pPr>
  </w:p>
  <w:p w14:paraId="735E8679" w14:textId="77777777" w:rsidR="00407756" w:rsidRPr="000253BC" w:rsidRDefault="00407756">
    <w:pPr>
      <w:pStyle w:val="Fuzeile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4ADF9C" w14:textId="77777777" w:rsidR="00447A87" w:rsidRDefault="00447A8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0C29BC" w14:textId="77777777" w:rsidR="006516DA" w:rsidRDefault="006516DA" w:rsidP="00F3441D">
      <w:pPr>
        <w:spacing w:after="0" w:line="240" w:lineRule="auto"/>
      </w:pPr>
      <w:r>
        <w:separator/>
      </w:r>
    </w:p>
  </w:footnote>
  <w:footnote w:type="continuationSeparator" w:id="0">
    <w:p w14:paraId="1DA82D1E" w14:textId="77777777" w:rsidR="006516DA" w:rsidRDefault="006516DA" w:rsidP="00F344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487D35" w14:textId="77777777" w:rsidR="00447A87" w:rsidRDefault="00447A8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3CCD77" w14:textId="77777777" w:rsidR="009E3C73" w:rsidRPr="000253BC" w:rsidRDefault="009E3C73">
    <w:pPr>
      <w:pStyle w:val="Kopfzeile"/>
      <w:rPr>
        <w:rFonts w:ascii="Arial" w:hAnsi="Arial" w:cs="Arial"/>
        <w:color w:val="808080"/>
      </w:rPr>
    </w:pPr>
    <w:r w:rsidRPr="000253BC">
      <w:rPr>
        <w:rFonts w:ascii="Arial" w:hAnsi="Arial" w:cs="Arial"/>
        <w:color w:val="808080"/>
      </w:rPr>
      <w:t>LOGO WERKSTATT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56F195" w14:textId="77777777" w:rsidR="00447A87" w:rsidRDefault="00447A87">
    <w:pPr>
      <w:pStyle w:val="Kopfzeile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dmin">
    <w15:presenceInfo w15:providerId="None" w15:userId="adm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6BF2"/>
    <w:rsid w:val="000253BC"/>
    <w:rsid w:val="0006108A"/>
    <w:rsid w:val="000A4B55"/>
    <w:rsid w:val="000D532C"/>
    <w:rsid w:val="001274C0"/>
    <w:rsid w:val="00161537"/>
    <w:rsid w:val="001674AC"/>
    <w:rsid w:val="001D61F2"/>
    <w:rsid w:val="002F7B89"/>
    <w:rsid w:val="00302265"/>
    <w:rsid w:val="00304B97"/>
    <w:rsid w:val="0033225A"/>
    <w:rsid w:val="003D51B3"/>
    <w:rsid w:val="00407756"/>
    <w:rsid w:val="00447A87"/>
    <w:rsid w:val="00487961"/>
    <w:rsid w:val="004C4856"/>
    <w:rsid w:val="00586BF2"/>
    <w:rsid w:val="006516DA"/>
    <w:rsid w:val="006B10BA"/>
    <w:rsid w:val="00750295"/>
    <w:rsid w:val="00761B3B"/>
    <w:rsid w:val="00764089"/>
    <w:rsid w:val="007B748F"/>
    <w:rsid w:val="0084413D"/>
    <w:rsid w:val="00872507"/>
    <w:rsid w:val="0087475F"/>
    <w:rsid w:val="00905A9E"/>
    <w:rsid w:val="00961773"/>
    <w:rsid w:val="009649F3"/>
    <w:rsid w:val="009E3C73"/>
    <w:rsid w:val="00A6419E"/>
    <w:rsid w:val="00AA0930"/>
    <w:rsid w:val="00BC1FC0"/>
    <w:rsid w:val="00C04369"/>
    <w:rsid w:val="00CB1B73"/>
    <w:rsid w:val="00CE3B8C"/>
    <w:rsid w:val="00D14D7D"/>
    <w:rsid w:val="00D235F0"/>
    <w:rsid w:val="00E70F3D"/>
    <w:rsid w:val="00F3441D"/>
    <w:rsid w:val="00F47E8F"/>
    <w:rsid w:val="00FD3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07FA7F3C"/>
  <w15:docId w15:val="{21EEECCB-3CC6-4BBF-ADC1-AA1AAD047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locked="1" w:semiHidden="1" w:uiPriority="0" w:unhideWhenUsed="1"/>
    <w:lsdException w:name="Table Subtle 2" w:semiHidden="1" w:unhideWhenUsed="1"/>
    <w:lsdException w:name="Table Web 1" w:semiHidden="1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86BF2"/>
    <w:pPr>
      <w:spacing w:after="200" w:line="276" w:lineRule="auto"/>
    </w:pPr>
    <w:rPr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F344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F3441D"/>
    <w:rPr>
      <w:rFonts w:ascii="Calibri" w:eastAsia="Times New Roman" w:hAnsi="Calibri" w:cs="Times New Roman"/>
    </w:rPr>
  </w:style>
  <w:style w:type="paragraph" w:styleId="Fuzeile">
    <w:name w:val="footer"/>
    <w:basedOn w:val="Standard"/>
    <w:link w:val="FuzeileZchn"/>
    <w:uiPriority w:val="99"/>
    <w:rsid w:val="00F344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F3441D"/>
    <w:rPr>
      <w:rFonts w:ascii="Calibri" w:eastAsia="Times New Roman" w:hAnsi="Calibri" w:cs="Times New Roman"/>
    </w:rPr>
  </w:style>
  <w:style w:type="table" w:styleId="Tabellenraster">
    <w:name w:val="Table Grid"/>
    <w:basedOn w:val="NormaleTabelle"/>
    <w:uiPriority w:val="99"/>
    <w:rsid w:val="002F7B8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locked/>
    <w:rsid w:val="00407756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76408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64089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64089"/>
    <w:rPr>
      <w:sz w:val="20"/>
      <w:szCs w:val="20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6408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64089"/>
    <w:rPr>
      <w:b/>
      <w:bCs/>
      <w:sz w:val="20"/>
      <w:szCs w:val="20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640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64089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788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microsoft.com/office/2011/relationships/people" Target="peop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2" Type="http://schemas.openxmlformats.org/officeDocument/2006/relationships/image" Target="media/image5.pn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Liste Kandidaten und Kandidatinnen</vt:lpstr>
    </vt:vector>
  </TitlesOfParts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Liste Kandidaten und Kandidatinnen</dc:title>
  <dc:subject/>
  <dc:creator>markowski</dc:creator>
  <cp:keywords/>
  <dc:description/>
  <cp:lastModifiedBy>Florian Lorenz</cp:lastModifiedBy>
  <cp:revision>2</cp:revision>
  <dcterms:created xsi:type="dcterms:W3CDTF">2025-05-06T11:35:00Z</dcterms:created>
  <dcterms:modified xsi:type="dcterms:W3CDTF">2025-05-06T11:35:00Z</dcterms:modified>
</cp:coreProperties>
</file>